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5A87D" w14:textId="2BBE9501" w:rsidR="00B74773" w:rsidRDefault="006B57E1" w:rsidP="00B74773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Załącznik nr 15</w:t>
      </w:r>
      <w:r w:rsidR="00B74773" w:rsidRPr="00914AD8">
        <w:rPr>
          <w:rFonts w:ascii="Calibri Light" w:hAnsi="Calibri Light" w:cs="Calibri"/>
          <w:sz w:val="20"/>
          <w:szCs w:val="20"/>
        </w:rPr>
        <w:t xml:space="preserve"> do </w:t>
      </w:r>
      <w:r w:rsidR="00507765" w:rsidRPr="00507765">
        <w:rPr>
          <w:rFonts w:ascii="Calibri Light" w:hAnsi="Calibri Light" w:cs="Calibri"/>
          <w:sz w:val="20"/>
          <w:szCs w:val="20"/>
        </w:rPr>
        <w:t>P</w:t>
      </w:r>
      <w:r w:rsidR="007A3F3F">
        <w:rPr>
          <w:rFonts w:ascii="Calibri Light" w:hAnsi="Calibri Light" w:cs="Calibri"/>
          <w:sz w:val="20"/>
          <w:szCs w:val="20"/>
        </w:rPr>
        <w:t>rocedury wyboru i oceny grantobiorców</w:t>
      </w:r>
    </w:p>
    <w:p w14:paraId="4D4DAEB5" w14:textId="3843D868" w:rsidR="00B74773" w:rsidRPr="00740E3E" w:rsidRDefault="00740E3E" w:rsidP="00740E3E">
      <w:pPr>
        <w:pStyle w:val="Nagwek"/>
        <w:jc w:val="right"/>
        <w:rPr>
          <w:rStyle w:val="Pogrubienie"/>
          <w:b w:val="0"/>
          <w:bCs w:val="0"/>
          <w:i/>
          <w:sz w:val="18"/>
        </w:rPr>
      </w:pPr>
      <w:r w:rsidRPr="00FE1A15">
        <w:rPr>
          <w:i/>
          <w:sz w:val="18"/>
        </w:rPr>
        <w:t xml:space="preserve">przyjętej jako </w:t>
      </w:r>
      <w:r w:rsidRPr="00281C64">
        <w:rPr>
          <w:i/>
          <w:sz w:val="18"/>
        </w:rPr>
        <w:t xml:space="preserve">Załącznik </w:t>
      </w:r>
      <w:ins w:id="0" w:author="esnazyk" w:date="2024-08-08T14:33:00Z">
        <w:r w:rsidR="00935F96">
          <w:rPr>
            <w:i/>
            <w:sz w:val="18"/>
            <w:lang w:val="pl-PL"/>
          </w:rPr>
          <w:t>3</w:t>
        </w:r>
      </w:ins>
      <w:del w:id="1" w:author="esnazyk" w:date="2024-08-08T14:33:00Z">
        <w:r w:rsidRPr="00281C64" w:rsidDel="00935F96">
          <w:rPr>
            <w:i/>
            <w:sz w:val="18"/>
          </w:rPr>
          <w:delText>2</w:delText>
        </w:r>
      </w:del>
      <w:r w:rsidRPr="00281C64">
        <w:rPr>
          <w:i/>
          <w:sz w:val="18"/>
        </w:rPr>
        <w:t xml:space="preserve"> do Uchwały nr </w:t>
      </w:r>
      <w:r>
        <w:rPr>
          <w:i/>
          <w:sz w:val="18"/>
        </w:rPr>
        <w:t>X</w:t>
      </w:r>
      <w:del w:id="2" w:author="esnazyk" w:date="2024-08-08T14:33:00Z">
        <w:r w:rsidDel="00935F96">
          <w:rPr>
            <w:i/>
            <w:sz w:val="18"/>
          </w:rPr>
          <w:delText>I</w:delText>
        </w:r>
      </w:del>
      <w:ins w:id="3" w:author="esnazyk" w:date="2024-08-08T14:33:00Z">
        <w:r w:rsidR="00935F96">
          <w:rPr>
            <w:i/>
            <w:sz w:val="18"/>
            <w:lang w:val="pl-PL"/>
          </w:rPr>
          <w:t>XI</w:t>
        </w:r>
      </w:ins>
      <w:r>
        <w:rPr>
          <w:i/>
          <w:sz w:val="18"/>
        </w:rPr>
        <w:t>X/8</w:t>
      </w:r>
      <w:ins w:id="4" w:author="esnazyk" w:date="2024-08-08T14:33:00Z">
        <w:r w:rsidR="00935F96">
          <w:rPr>
            <w:i/>
            <w:sz w:val="18"/>
            <w:lang w:val="pl-PL"/>
          </w:rPr>
          <w:t>5</w:t>
        </w:r>
      </w:ins>
      <w:del w:id="5" w:author="esnazyk" w:date="2024-08-08T14:33:00Z">
        <w:r w:rsidDel="00935F96">
          <w:rPr>
            <w:i/>
            <w:sz w:val="18"/>
          </w:rPr>
          <w:delText>2</w:delText>
        </w:r>
      </w:del>
      <w:r>
        <w:rPr>
          <w:i/>
          <w:sz w:val="18"/>
        </w:rPr>
        <w:t>/</w:t>
      </w:r>
      <w:r w:rsidRPr="00281C64">
        <w:rPr>
          <w:i/>
          <w:sz w:val="18"/>
        </w:rPr>
        <w:t xml:space="preserve">/24 Zarządu Stowarzyszenia Lokalna Grupa Działania </w:t>
      </w:r>
      <w:r>
        <w:rPr>
          <w:i/>
          <w:sz w:val="18"/>
        </w:rPr>
        <w:t>PARTNERSTWO</w:t>
      </w:r>
      <w:r w:rsidRPr="00281C64">
        <w:rPr>
          <w:i/>
          <w:sz w:val="18"/>
        </w:rPr>
        <w:t xml:space="preserve"> dla Doliny Baryczy z dnia </w:t>
      </w:r>
      <w:del w:id="6" w:author="esnazyk" w:date="2024-08-08T14:33:00Z">
        <w:r w:rsidDel="00935F96">
          <w:rPr>
            <w:i/>
            <w:sz w:val="18"/>
          </w:rPr>
          <w:delText>19.04</w:delText>
        </w:r>
      </w:del>
      <w:ins w:id="7" w:author="esnazyk" w:date="2024-08-08T14:33:00Z">
        <w:r w:rsidR="00935F96">
          <w:rPr>
            <w:i/>
            <w:sz w:val="18"/>
            <w:lang w:val="pl-PL"/>
          </w:rPr>
          <w:t>08.08</w:t>
        </w:r>
      </w:ins>
      <w:bookmarkStart w:id="8" w:name="_GoBack"/>
      <w:bookmarkEnd w:id="8"/>
      <w:r w:rsidRPr="00281C64">
        <w:rPr>
          <w:i/>
          <w:sz w:val="18"/>
        </w:rPr>
        <w:t>.2024 r.</w:t>
      </w:r>
    </w:p>
    <w:p w14:paraId="75B0BB85" w14:textId="20FFD31E" w:rsidR="000F7FEB" w:rsidRPr="00914AD8" w:rsidRDefault="000F7FEB" w:rsidP="00AA26D6">
      <w:pPr>
        <w:jc w:val="center"/>
        <w:rPr>
          <w:rFonts w:ascii="Calibri Light" w:hAnsi="Calibri Light" w:cs="Arial"/>
          <w:b/>
          <w:szCs w:val="22"/>
        </w:rPr>
      </w:pPr>
      <w:r w:rsidRPr="00914AD8">
        <w:rPr>
          <w:rFonts w:ascii="Calibri Light" w:hAnsi="Calibri Light" w:cs="Arial"/>
          <w:b/>
          <w:szCs w:val="22"/>
        </w:rPr>
        <w:t xml:space="preserve">KARTA OCENY </w:t>
      </w:r>
      <w:r w:rsidR="007A3F3F">
        <w:rPr>
          <w:rFonts w:ascii="Calibri Light" w:hAnsi="Calibri Light" w:cs="Arial"/>
          <w:b/>
          <w:szCs w:val="22"/>
        </w:rPr>
        <w:t>ZADANIA WG</w:t>
      </w:r>
      <w:r w:rsidRPr="00914AD8">
        <w:rPr>
          <w:rFonts w:ascii="Calibri Light" w:hAnsi="Calibri Light" w:cs="Arial"/>
          <w:b/>
          <w:szCs w:val="22"/>
        </w:rPr>
        <w:t xml:space="preserve"> KRYTERIÓW WYBORU</w:t>
      </w:r>
      <w:r w:rsidR="007A3F3F">
        <w:rPr>
          <w:rFonts w:ascii="Calibri Light" w:hAnsi="Calibri Light" w:cs="Arial"/>
          <w:b/>
          <w:szCs w:val="22"/>
        </w:rPr>
        <w:t xml:space="preserve"> GRANTOBIORCÓW</w:t>
      </w:r>
    </w:p>
    <w:p w14:paraId="02E5F0AC" w14:textId="18404C03" w:rsidR="00AA26D6" w:rsidRPr="00914AD8" w:rsidRDefault="00AA26D6" w:rsidP="00AA26D6">
      <w:pPr>
        <w:jc w:val="center"/>
        <w:rPr>
          <w:rFonts w:ascii="Calibri Light" w:hAnsi="Calibri Light"/>
          <w:b/>
          <w:sz w:val="22"/>
          <w:szCs w:val="22"/>
        </w:rPr>
      </w:pPr>
      <w:r w:rsidRPr="00914AD8">
        <w:rPr>
          <w:rFonts w:ascii="Calibri Light" w:hAnsi="Calibri Light" w:cs="Arial"/>
          <w:b/>
          <w:szCs w:val="22"/>
        </w:rPr>
        <w:t xml:space="preserve"> </w:t>
      </w:r>
      <w:r w:rsidRPr="00914AD8">
        <w:rPr>
          <w:rFonts w:ascii="Calibri Light" w:hAnsi="Calibri Light"/>
          <w:b/>
          <w:szCs w:val="22"/>
        </w:rPr>
        <w:t>w ramach przedsięwzięcia ……………………………………………………………...</w:t>
      </w:r>
    </w:p>
    <w:p w14:paraId="44CFEB94" w14:textId="60B1C141" w:rsidR="00AA26D6" w:rsidRPr="00914AD8" w:rsidRDefault="00AA26D6" w:rsidP="00AA26D6">
      <w:pPr>
        <w:tabs>
          <w:tab w:val="left" w:pos="900"/>
          <w:tab w:val="center" w:pos="5130"/>
        </w:tabs>
        <w:ind w:right="-56"/>
        <w:jc w:val="both"/>
        <w:rPr>
          <w:rFonts w:ascii="Calibri Light" w:hAnsi="Calibri Light"/>
          <w:sz w:val="22"/>
          <w:szCs w:val="22"/>
        </w:rPr>
      </w:pPr>
    </w:p>
    <w:tbl>
      <w:tblPr>
        <w:tblW w:w="415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9"/>
        <w:gridCol w:w="3980"/>
        <w:gridCol w:w="2657"/>
        <w:gridCol w:w="2846"/>
      </w:tblGrid>
      <w:tr w:rsidR="00AA26D6" w:rsidRPr="00914AD8" w14:paraId="12A0A510" w14:textId="77777777" w:rsidTr="00195994">
        <w:trPr>
          <w:trHeight w:val="244"/>
          <w:jc w:val="center"/>
        </w:trPr>
        <w:tc>
          <w:tcPr>
            <w:tcW w:w="1288" w:type="pct"/>
            <w:vMerge w:val="restart"/>
            <w:shd w:val="clear" w:color="auto" w:fill="D9D9D9" w:themeFill="background1" w:themeFillShade="D9"/>
            <w:vAlign w:val="center"/>
          </w:tcPr>
          <w:p w14:paraId="077230CD" w14:textId="2AF9903E" w:rsidR="00AA26D6" w:rsidRPr="00914AD8" w:rsidRDefault="00AA26D6" w:rsidP="00AA26D6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  <w:r w:rsidRPr="00914AD8">
              <w:rPr>
                <w:rFonts w:ascii="Calibri Light" w:hAnsi="Calibri Light" w:cs="Calibri"/>
                <w:b/>
                <w:sz w:val="20"/>
                <w:szCs w:val="22"/>
              </w:rPr>
              <w:t>Znak sprawy LGD</w:t>
            </w:r>
          </w:p>
        </w:tc>
        <w:tc>
          <w:tcPr>
            <w:tcW w:w="1558" w:type="pct"/>
            <w:vMerge w:val="restart"/>
            <w:shd w:val="clear" w:color="auto" w:fill="D9D9D9" w:themeFill="background1" w:themeFillShade="D9"/>
            <w:vAlign w:val="center"/>
          </w:tcPr>
          <w:p w14:paraId="42C6E9E3" w14:textId="77713001" w:rsidR="00AA26D6" w:rsidRPr="00914AD8" w:rsidRDefault="00D71146" w:rsidP="00AA26D6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  <w:r>
              <w:rPr>
                <w:rFonts w:ascii="Calibri Light" w:hAnsi="Calibri Light" w:cs="Calibri"/>
                <w:b/>
                <w:sz w:val="20"/>
                <w:szCs w:val="22"/>
              </w:rPr>
              <w:t xml:space="preserve">Imię i nazwisko / </w:t>
            </w:r>
            <w:r w:rsidR="007A3F3F">
              <w:rPr>
                <w:rFonts w:ascii="Calibri Light" w:hAnsi="Calibri Light" w:cs="Calibri"/>
                <w:b/>
                <w:sz w:val="20"/>
                <w:szCs w:val="22"/>
              </w:rPr>
              <w:t xml:space="preserve">Nazwa </w:t>
            </w:r>
            <w:proofErr w:type="spellStart"/>
            <w:r w:rsidR="007A3F3F">
              <w:rPr>
                <w:rFonts w:ascii="Calibri Light" w:hAnsi="Calibri Light" w:cs="Calibri"/>
                <w:b/>
                <w:sz w:val="20"/>
                <w:szCs w:val="22"/>
              </w:rPr>
              <w:t>Grantobiorcy</w:t>
            </w:r>
            <w:proofErr w:type="spellEnd"/>
          </w:p>
        </w:tc>
        <w:tc>
          <w:tcPr>
            <w:tcW w:w="1040" w:type="pct"/>
            <w:vMerge w:val="restart"/>
            <w:shd w:val="clear" w:color="auto" w:fill="D9D9D9" w:themeFill="background1" w:themeFillShade="D9"/>
            <w:vAlign w:val="center"/>
          </w:tcPr>
          <w:p w14:paraId="640772E5" w14:textId="0766B242" w:rsidR="00AA26D6" w:rsidRPr="00914AD8" w:rsidRDefault="007A3F3F" w:rsidP="00AA26D6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  <w:r>
              <w:rPr>
                <w:rFonts w:ascii="Calibri Light" w:hAnsi="Calibri Light" w:cs="Calibri"/>
                <w:b/>
                <w:sz w:val="20"/>
                <w:szCs w:val="22"/>
              </w:rPr>
              <w:t>Tytuł zadania</w:t>
            </w:r>
          </w:p>
        </w:tc>
        <w:tc>
          <w:tcPr>
            <w:tcW w:w="1115" w:type="pct"/>
            <w:vMerge w:val="restart"/>
            <w:shd w:val="clear" w:color="auto" w:fill="D9D9D9" w:themeFill="background1" w:themeFillShade="D9"/>
            <w:vAlign w:val="center"/>
          </w:tcPr>
          <w:p w14:paraId="0CCF9555" w14:textId="1007C4A2" w:rsidR="00AA26D6" w:rsidRPr="00914AD8" w:rsidRDefault="007A3F3F" w:rsidP="00AA26D6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  <w:r>
              <w:rPr>
                <w:rFonts w:ascii="Calibri Light" w:hAnsi="Calibri Light" w:cs="Calibri"/>
                <w:b/>
                <w:sz w:val="20"/>
                <w:szCs w:val="22"/>
              </w:rPr>
              <w:t xml:space="preserve">Wnioskowana kwota </w:t>
            </w:r>
            <w:r>
              <w:rPr>
                <w:rFonts w:ascii="Calibri Light" w:hAnsi="Calibri Light" w:cs="Calibri"/>
                <w:b/>
                <w:sz w:val="20"/>
                <w:szCs w:val="22"/>
              </w:rPr>
              <w:br/>
              <w:t>grantu</w:t>
            </w:r>
            <w:r w:rsidR="00AA26D6" w:rsidRPr="00914AD8">
              <w:rPr>
                <w:rFonts w:ascii="Calibri Light" w:hAnsi="Calibri Light" w:cs="Calibri"/>
                <w:b/>
                <w:sz w:val="20"/>
                <w:szCs w:val="22"/>
              </w:rPr>
              <w:t xml:space="preserve"> </w:t>
            </w:r>
            <w:r w:rsidR="000F7FEB" w:rsidRPr="00914AD8">
              <w:rPr>
                <w:rFonts w:ascii="Calibri Light" w:hAnsi="Calibri Light" w:cs="Calibri"/>
                <w:b/>
                <w:sz w:val="18"/>
                <w:szCs w:val="18"/>
              </w:rPr>
              <w:t>(PLN)</w:t>
            </w:r>
          </w:p>
        </w:tc>
      </w:tr>
      <w:tr w:rsidR="00AA26D6" w:rsidRPr="00914AD8" w14:paraId="6E3392C1" w14:textId="77777777" w:rsidTr="00195994">
        <w:trPr>
          <w:trHeight w:val="244"/>
          <w:jc w:val="center"/>
        </w:trPr>
        <w:tc>
          <w:tcPr>
            <w:tcW w:w="1288" w:type="pct"/>
            <w:vMerge/>
            <w:shd w:val="clear" w:color="auto" w:fill="D9D9D9" w:themeFill="background1" w:themeFillShade="D9"/>
            <w:vAlign w:val="center"/>
          </w:tcPr>
          <w:p w14:paraId="0572A592" w14:textId="77777777" w:rsidR="00AA26D6" w:rsidRPr="00914AD8" w:rsidRDefault="00AA26D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</w:p>
        </w:tc>
        <w:tc>
          <w:tcPr>
            <w:tcW w:w="1558" w:type="pct"/>
            <w:vMerge/>
            <w:shd w:val="clear" w:color="auto" w:fill="D9D9D9" w:themeFill="background1" w:themeFillShade="D9"/>
            <w:vAlign w:val="center"/>
          </w:tcPr>
          <w:p w14:paraId="1A468FB5" w14:textId="77777777" w:rsidR="00AA26D6" w:rsidRPr="00914AD8" w:rsidRDefault="00AA26D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</w:p>
        </w:tc>
        <w:tc>
          <w:tcPr>
            <w:tcW w:w="1040" w:type="pct"/>
            <w:vMerge/>
            <w:shd w:val="clear" w:color="auto" w:fill="D9D9D9" w:themeFill="background1" w:themeFillShade="D9"/>
            <w:vAlign w:val="center"/>
          </w:tcPr>
          <w:p w14:paraId="2003D90A" w14:textId="77777777" w:rsidR="00AA26D6" w:rsidRPr="00914AD8" w:rsidRDefault="00AA26D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</w:p>
        </w:tc>
        <w:tc>
          <w:tcPr>
            <w:tcW w:w="1115" w:type="pct"/>
            <w:vMerge/>
            <w:shd w:val="clear" w:color="auto" w:fill="D9D9D9" w:themeFill="background1" w:themeFillShade="D9"/>
            <w:vAlign w:val="center"/>
          </w:tcPr>
          <w:p w14:paraId="4EAA16A5" w14:textId="77777777" w:rsidR="00AA26D6" w:rsidRPr="00914AD8" w:rsidRDefault="00AA26D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</w:p>
        </w:tc>
      </w:tr>
      <w:tr w:rsidR="00AA26D6" w:rsidRPr="00914AD8" w14:paraId="38E83E1A" w14:textId="77777777" w:rsidTr="00AA26D6">
        <w:trPr>
          <w:trHeight w:val="220"/>
          <w:jc w:val="center"/>
        </w:trPr>
        <w:tc>
          <w:tcPr>
            <w:tcW w:w="1288" w:type="pct"/>
            <w:vMerge w:val="restart"/>
            <w:vAlign w:val="center"/>
          </w:tcPr>
          <w:p w14:paraId="34BE0B8F" w14:textId="77777777" w:rsidR="00AA26D6" w:rsidRPr="00914AD8" w:rsidRDefault="00AA26D6" w:rsidP="009F7F2B">
            <w:pPr>
              <w:pStyle w:val="Zwykytekst"/>
              <w:ind w:left="360"/>
              <w:jc w:val="center"/>
              <w:rPr>
                <w:rFonts w:ascii="Calibri Light" w:hAnsi="Calibri Light" w:cs="Calibri"/>
                <w:sz w:val="18"/>
                <w:szCs w:val="22"/>
              </w:rPr>
            </w:pPr>
          </w:p>
        </w:tc>
        <w:tc>
          <w:tcPr>
            <w:tcW w:w="1558" w:type="pct"/>
            <w:vMerge w:val="restart"/>
            <w:vAlign w:val="center"/>
          </w:tcPr>
          <w:p w14:paraId="79CE4703" w14:textId="77777777" w:rsidR="00AA26D6" w:rsidRPr="00914AD8" w:rsidRDefault="00AA26D6" w:rsidP="009F7F2B">
            <w:pPr>
              <w:pStyle w:val="Zwykytekst"/>
              <w:ind w:left="360" w:right="-99"/>
              <w:jc w:val="center"/>
              <w:rPr>
                <w:rFonts w:ascii="Calibri Light" w:hAnsi="Calibri Light" w:cs="Calibri"/>
                <w:sz w:val="18"/>
                <w:szCs w:val="22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798724AA" w14:textId="77777777" w:rsidR="00AA26D6" w:rsidRPr="00914AD8" w:rsidRDefault="00AA26D6" w:rsidP="009F7F2B">
            <w:pPr>
              <w:pStyle w:val="Zwykytekst"/>
              <w:ind w:left="360" w:right="-99"/>
              <w:rPr>
                <w:rFonts w:ascii="Calibri Light" w:hAnsi="Calibri Light" w:cs="Calibri"/>
                <w:sz w:val="18"/>
                <w:szCs w:val="22"/>
              </w:rPr>
            </w:pPr>
          </w:p>
        </w:tc>
        <w:tc>
          <w:tcPr>
            <w:tcW w:w="1115" w:type="pct"/>
            <w:vMerge w:val="restart"/>
            <w:vAlign w:val="center"/>
          </w:tcPr>
          <w:p w14:paraId="50968139" w14:textId="77777777" w:rsidR="00AA26D6" w:rsidRPr="00914AD8" w:rsidRDefault="00AA26D6" w:rsidP="009F7F2B">
            <w:pPr>
              <w:pStyle w:val="Zwykytekst"/>
              <w:ind w:left="360" w:right="-99"/>
              <w:jc w:val="center"/>
              <w:rPr>
                <w:rFonts w:ascii="Calibri Light" w:hAnsi="Calibri Light" w:cs="Calibri"/>
                <w:sz w:val="18"/>
                <w:szCs w:val="22"/>
              </w:rPr>
            </w:pPr>
          </w:p>
        </w:tc>
      </w:tr>
      <w:tr w:rsidR="00AA26D6" w:rsidRPr="00914AD8" w14:paraId="6FC4A7CF" w14:textId="77777777" w:rsidTr="00AA26D6">
        <w:trPr>
          <w:trHeight w:val="269"/>
          <w:jc w:val="center"/>
        </w:trPr>
        <w:tc>
          <w:tcPr>
            <w:tcW w:w="1288" w:type="pct"/>
            <w:vMerge/>
            <w:vAlign w:val="center"/>
          </w:tcPr>
          <w:p w14:paraId="4F6158D3" w14:textId="77777777" w:rsidR="00AA26D6" w:rsidRPr="00914AD8" w:rsidRDefault="00AA26D6" w:rsidP="009F7F2B">
            <w:pPr>
              <w:pStyle w:val="Zwykytekst"/>
              <w:ind w:left="360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558" w:type="pct"/>
            <w:vMerge/>
            <w:vAlign w:val="center"/>
          </w:tcPr>
          <w:p w14:paraId="64997A01" w14:textId="77777777" w:rsidR="00AA26D6" w:rsidRPr="00914AD8" w:rsidRDefault="00AA26D6" w:rsidP="009F7F2B">
            <w:pPr>
              <w:pStyle w:val="Zwykytekst"/>
              <w:ind w:left="360" w:right="-99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40" w:type="pct"/>
            <w:vMerge/>
            <w:vAlign w:val="center"/>
          </w:tcPr>
          <w:p w14:paraId="6EEA7305" w14:textId="77777777" w:rsidR="00AA26D6" w:rsidRPr="00914AD8" w:rsidRDefault="00AA26D6" w:rsidP="009F7F2B">
            <w:pPr>
              <w:pStyle w:val="Zwykytekst"/>
              <w:ind w:left="360" w:right="-99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115" w:type="pct"/>
            <w:vMerge/>
            <w:vAlign w:val="center"/>
          </w:tcPr>
          <w:p w14:paraId="334B6DEB" w14:textId="77777777" w:rsidR="00AA26D6" w:rsidRPr="00914AD8" w:rsidRDefault="00AA26D6" w:rsidP="009F7F2B">
            <w:pPr>
              <w:pStyle w:val="Zwykytekst"/>
              <w:ind w:left="360" w:right="-99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</w:tr>
    </w:tbl>
    <w:p w14:paraId="6666AF6D" w14:textId="77777777" w:rsidR="00AA26D6" w:rsidRPr="00914AD8" w:rsidRDefault="00AA26D6" w:rsidP="00AA26D6">
      <w:pPr>
        <w:jc w:val="both"/>
        <w:rPr>
          <w:rFonts w:ascii="Calibri Light" w:hAnsi="Calibri Light"/>
          <w:noProof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7"/>
        <w:gridCol w:w="157"/>
        <w:gridCol w:w="1979"/>
        <w:gridCol w:w="5466"/>
        <w:gridCol w:w="1108"/>
        <w:gridCol w:w="1551"/>
        <w:gridCol w:w="1551"/>
        <w:gridCol w:w="1551"/>
        <w:gridCol w:w="1548"/>
      </w:tblGrid>
      <w:tr w:rsidR="00B74773" w:rsidRPr="000F7FEB" w14:paraId="010B3152" w14:textId="77777777" w:rsidTr="00195994">
        <w:trPr>
          <w:jc w:val="center"/>
        </w:trPr>
        <w:tc>
          <w:tcPr>
            <w:tcW w:w="155" w:type="pct"/>
            <w:shd w:val="clear" w:color="auto" w:fill="D9D9D9" w:themeFill="background1" w:themeFillShade="D9"/>
            <w:vAlign w:val="center"/>
          </w:tcPr>
          <w:p w14:paraId="0C64D2ED" w14:textId="77777777" w:rsidR="00AA26D6" w:rsidRPr="00914AD8" w:rsidRDefault="00AA26D6" w:rsidP="009F7F2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L.p.</w:t>
            </w:r>
          </w:p>
        </w:tc>
        <w:tc>
          <w:tcPr>
            <w:tcW w:w="2470" w:type="pct"/>
            <w:gridSpan w:val="3"/>
            <w:shd w:val="clear" w:color="auto" w:fill="D9D9D9" w:themeFill="background1" w:themeFillShade="D9"/>
            <w:vAlign w:val="center"/>
          </w:tcPr>
          <w:p w14:paraId="12FC77E9" w14:textId="0B0EC91B" w:rsidR="00AA26D6" w:rsidRPr="00914AD8" w:rsidRDefault="007A3F3F" w:rsidP="009F7F2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>
              <w:rPr>
                <w:rFonts w:ascii="Calibri Light" w:hAnsi="Calibri Light"/>
                <w:b/>
                <w:sz w:val="22"/>
                <w:szCs w:val="22"/>
              </w:rPr>
              <w:t>Kryteria wyboru grantobiorców</w:t>
            </w:r>
          </w:p>
        </w:tc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7A90E6C1" w14:textId="77777777" w:rsidR="00AA26D6" w:rsidRPr="00914AD8" w:rsidRDefault="00AA26D6" w:rsidP="009F7F2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Przyznana ocena</w:t>
            </w:r>
          </w:p>
        </w:tc>
        <w:tc>
          <w:tcPr>
            <w:tcW w:w="2015" w:type="pct"/>
            <w:gridSpan w:val="4"/>
            <w:shd w:val="clear" w:color="auto" w:fill="D9D9D9" w:themeFill="background1" w:themeFillShade="D9"/>
            <w:vAlign w:val="center"/>
          </w:tcPr>
          <w:p w14:paraId="23F17466" w14:textId="77777777" w:rsidR="00AA26D6" w:rsidRPr="00914AD8" w:rsidRDefault="00AA26D6" w:rsidP="009F7F2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Uzasadnienie oceny</w:t>
            </w:r>
          </w:p>
        </w:tc>
      </w:tr>
      <w:tr w:rsidR="00B74773" w:rsidRPr="000F7FEB" w14:paraId="50661A60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256FB61C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57F6447E" w14:textId="4E552B16" w:rsidR="00AA26D6" w:rsidRPr="00914AD8" w:rsidRDefault="00AA26D6" w:rsidP="005C30AF">
            <w:pPr>
              <w:pStyle w:val="Bezodstpw"/>
              <w:shd w:val="clear" w:color="auto" w:fill="FFFFFF"/>
              <w:rPr>
                <w:rFonts w:ascii="Calibri Light" w:hAnsi="Calibri Light" w:cs="Times New Roman"/>
              </w:rPr>
            </w:pPr>
          </w:p>
        </w:tc>
        <w:tc>
          <w:tcPr>
            <w:tcW w:w="360" w:type="pct"/>
            <w:vAlign w:val="center"/>
          </w:tcPr>
          <w:p w14:paraId="1DAE8C3D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4C46BA4E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756BA522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780EBF1F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341E6BB0" w14:textId="274D1624" w:rsidR="00AA26D6" w:rsidRPr="00914AD8" w:rsidRDefault="00AA26D6" w:rsidP="009F7F2B">
            <w:pPr>
              <w:pStyle w:val="Bezodstpw"/>
              <w:shd w:val="clear" w:color="auto" w:fill="FFFFFF"/>
              <w:rPr>
                <w:rFonts w:ascii="Calibri Light" w:hAnsi="Calibri Light"/>
              </w:rPr>
            </w:pPr>
          </w:p>
        </w:tc>
        <w:tc>
          <w:tcPr>
            <w:tcW w:w="360" w:type="pct"/>
            <w:vAlign w:val="center"/>
          </w:tcPr>
          <w:p w14:paraId="0E161974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00DB3ACE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03ADBBF5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3DAB0150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0D9AEF5A" w14:textId="535736FF" w:rsidR="00AA26D6" w:rsidRPr="00914AD8" w:rsidRDefault="00AA26D6" w:rsidP="009F7F2B">
            <w:pPr>
              <w:pStyle w:val="Bezodstpw"/>
              <w:shd w:val="clear" w:color="auto" w:fill="FFFFFF"/>
              <w:rPr>
                <w:rFonts w:ascii="Calibri Light" w:hAnsi="Calibri Light" w:cs="Times New Roman"/>
              </w:rPr>
            </w:pPr>
          </w:p>
        </w:tc>
        <w:tc>
          <w:tcPr>
            <w:tcW w:w="360" w:type="pct"/>
            <w:vAlign w:val="center"/>
          </w:tcPr>
          <w:p w14:paraId="0BDD0220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38A74278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0E308F18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3B10489F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7ABED273" w14:textId="53E5BF42" w:rsidR="00AA26D6" w:rsidRPr="00914AD8" w:rsidRDefault="00AA26D6" w:rsidP="009F7F2B">
            <w:pPr>
              <w:shd w:val="clear" w:color="auto" w:fill="FFFFFF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360" w:type="pct"/>
            <w:vAlign w:val="center"/>
          </w:tcPr>
          <w:p w14:paraId="059C8C0D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61B59561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0D9556C5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77EE51EC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0CC9D282" w14:textId="2FE73306" w:rsidR="00AA26D6" w:rsidRPr="00914AD8" w:rsidRDefault="00AA26D6" w:rsidP="009F7F2B">
            <w:pPr>
              <w:shd w:val="clear" w:color="auto" w:fill="FFFFFF"/>
              <w:outlineLvl w:val="1"/>
              <w:rPr>
                <w:rFonts w:ascii="Calibri Light" w:hAnsi="Calibri Light"/>
                <w:sz w:val="22"/>
                <w:szCs w:val="22"/>
                <w:lang w:eastAsia="ar-SA"/>
              </w:rPr>
            </w:pPr>
          </w:p>
        </w:tc>
        <w:tc>
          <w:tcPr>
            <w:tcW w:w="360" w:type="pct"/>
            <w:vAlign w:val="center"/>
          </w:tcPr>
          <w:p w14:paraId="359D7DCC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75EFDA44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27E0350D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352E84FB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34996C88" w14:textId="539D442C" w:rsidR="00AA26D6" w:rsidRPr="00914AD8" w:rsidRDefault="00AA26D6" w:rsidP="009F7F2B">
            <w:pPr>
              <w:shd w:val="clear" w:color="auto" w:fill="FFFFFF"/>
              <w:outlineLvl w:val="1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360" w:type="pct"/>
            <w:vAlign w:val="center"/>
          </w:tcPr>
          <w:p w14:paraId="7CE5664F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0792DACA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7A467230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5F5FFA01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5B38CB97" w14:textId="534D2167" w:rsidR="00AA26D6" w:rsidRPr="00914AD8" w:rsidRDefault="00AA26D6" w:rsidP="009F7F2B">
            <w:pPr>
              <w:shd w:val="clear" w:color="auto" w:fill="FFFFFF"/>
              <w:outlineLvl w:val="1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360" w:type="pct"/>
            <w:vAlign w:val="center"/>
          </w:tcPr>
          <w:p w14:paraId="2CE73533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3CF0BB19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65E8213B" w14:textId="77777777" w:rsidTr="00195994">
        <w:trPr>
          <w:cantSplit/>
          <w:trHeight w:val="263"/>
          <w:jc w:val="center"/>
        </w:trPr>
        <w:tc>
          <w:tcPr>
            <w:tcW w:w="2625" w:type="pct"/>
            <w:gridSpan w:val="4"/>
            <w:shd w:val="clear" w:color="auto" w:fill="D9D9D9" w:themeFill="background1" w:themeFillShade="D9"/>
            <w:vAlign w:val="center"/>
          </w:tcPr>
          <w:p w14:paraId="7B979FE8" w14:textId="77777777" w:rsidR="00B74773" w:rsidRPr="00914AD8" w:rsidRDefault="00B74773" w:rsidP="009F7F2B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SUMA UZYSKANYCH PUNKTÓW</w:t>
            </w:r>
          </w:p>
        </w:tc>
        <w:tc>
          <w:tcPr>
            <w:tcW w:w="360" w:type="pct"/>
            <w:shd w:val="clear" w:color="auto" w:fill="F2F2F2"/>
            <w:vAlign w:val="center"/>
          </w:tcPr>
          <w:p w14:paraId="02DE8CE2" w14:textId="77777777" w:rsidR="00B74773" w:rsidRPr="00914AD8" w:rsidRDefault="00B74773" w:rsidP="009F7F2B">
            <w:pPr>
              <w:jc w:val="center"/>
              <w:rPr>
                <w:rFonts w:ascii="Calibri Light" w:hAnsi="Calibri Light"/>
                <w:sz w:val="22"/>
                <w:szCs w:val="22"/>
                <w:lang w:val="en-US"/>
              </w:rPr>
            </w:pPr>
          </w:p>
        </w:tc>
        <w:tc>
          <w:tcPr>
            <w:tcW w:w="504" w:type="pct"/>
            <w:shd w:val="clear" w:color="auto" w:fill="D9D9D9" w:themeFill="background1" w:themeFillShade="D9"/>
          </w:tcPr>
          <w:p w14:paraId="145C406F" w14:textId="6606B53F" w:rsidR="00B74773" w:rsidRPr="00914AD8" w:rsidRDefault="00B74773" w:rsidP="009F7F2B">
            <w:pPr>
              <w:jc w:val="center"/>
              <w:rPr>
                <w:rFonts w:ascii="Calibri Light" w:hAnsi="Calibri Light"/>
                <w:sz w:val="20"/>
                <w:szCs w:val="20"/>
                <w:lang w:val="en-US"/>
              </w:rPr>
            </w:pPr>
            <w:proofErr w:type="spellStart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>minimalna</w:t>
            </w:r>
            <w:proofErr w:type="spellEnd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>liczba</w:t>
            </w:r>
            <w:proofErr w:type="spellEnd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>punktów</w:t>
            </w:r>
            <w:proofErr w:type="spellEnd"/>
          </w:p>
        </w:tc>
        <w:tc>
          <w:tcPr>
            <w:tcW w:w="504" w:type="pct"/>
            <w:shd w:val="clear" w:color="auto" w:fill="F2F2F2"/>
          </w:tcPr>
          <w:p w14:paraId="322092BB" w14:textId="77777777" w:rsidR="00B74773" w:rsidRPr="00914AD8" w:rsidRDefault="00B74773" w:rsidP="009F7F2B">
            <w:pPr>
              <w:jc w:val="center"/>
              <w:rPr>
                <w:rFonts w:ascii="Calibri Light" w:hAnsi="Calibri Light"/>
                <w:sz w:val="20"/>
                <w:szCs w:val="20"/>
                <w:lang w:val="en-US"/>
              </w:rPr>
            </w:pPr>
          </w:p>
        </w:tc>
        <w:tc>
          <w:tcPr>
            <w:tcW w:w="504" w:type="pct"/>
            <w:shd w:val="clear" w:color="auto" w:fill="D9D9D9" w:themeFill="background1" w:themeFillShade="D9"/>
          </w:tcPr>
          <w:p w14:paraId="26A9D073" w14:textId="7C1820AE" w:rsidR="00B74773" w:rsidRPr="00914AD8" w:rsidRDefault="00B74773" w:rsidP="009F7F2B">
            <w:pPr>
              <w:jc w:val="center"/>
              <w:rPr>
                <w:rFonts w:ascii="Calibri Light" w:hAnsi="Calibri Light"/>
                <w:sz w:val="20"/>
                <w:szCs w:val="20"/>
                <w:lang w:val="en-US"/>
              </w:rPr>
            </w:pPr>
            <w:r w:rsidRPr="00914AD8">
              <w:rPr>
                <w:rFonts w:ascii="Calibri Light" w:hAnsi="Calibri Light"/>
                <w:sz w:val="20"/>
                <w:szCs w:val="20"/>
              </w:rPr>
              <w:t>maksymalna liczba punktów</w:t>
            </w:r>
          </w:p>
        </w:tc>
        <w:tc>
          <w:tcPr>
            <w:tcW w:w="503" w:type="pct"/>
            <w:shd w:val="clear" w:color="auto" w:fill="F2F2F2"/>
          </w:tcPr>
          <w:p w14:paraId="2ECF687C" w14:textId="1B6888FE" w:rsidR="00B74773" w:rsidRPr="00914AD8" w:rsidRDefault="00B74773" w:rsidP="009F7F2B">
            <w:pPr>
              <w:jc w:val="center"/>
              <w:rPr>
                <w:rFonts w:ascii="Calibri Light" w:hAnsi="Calibri Light"/>
                <w:sz w:val="22"/>
                <w:szCs w:val="22"/>
                <w:lang w:val="en-US"/>
              </w:rPr>
            </w:pPr>
          </w:p>
        </w:tc>
      </w:tr>
      <w:tr w:rsidR="00AA26D6" w:rsidRPr="000F7FEB" w14:paraId="3AF81B5B" w14:textId="77777777" w:rsidTr="00195994">
        <w:trPr>
          <w:cantSplit/>
          <w:trHeight w:val="57"/>
          <w:jc w:val="center"/>
        </w:trPr>
        <w:tc>
          <w:tcPr>
            <w:tcW w:w="849" w:type="pct"/>
            <w:gridSpan w:val="3"/>
            <w:shd w:val="clear" w:color="auto" w:fill="D9D9D9" w:themeFill="background1" w:themeFillShade="D9"/>
            <w:vAlign w:val="center"/>
          </w:tcPr>
          <w:p w14:paraId="083CC503" w14:textId="7FB291B8" w:rsidR="00AA26D6" w:rsidRPr="00914AD8" w:rsidRDefault="007A3F3F" w:rsidP="009F7F2B">
            <w:pPr>
              <w:jc w:val="right"/>
              <w:rPr>
                <w:rFonts w:ascii="Calibri Light" w:hAnsi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/>
                <w:b/>
                <w:bCs/>
                <w:sz w:val="22"/>
                <w:szCs w:val="22"/>
              </w:rPr>
              <w:t>Ustalona kwota grantu</w:t>
            </w:r>
            <w:r w:rsidR="00AA26D6" w:rsidRPr="00914AD8">
              <w:rPr>
                <w:rFonts w:ascii="Calibri Light" w:hAnsi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1E5EA80F" w14:textId="1E953486" w:rsidR="00AA26D6" w:rsidRPr="00914AD8" w:rsidRDefault="00AA26D6" w:rsidP="009F7F2B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75" w:type="pct"/>
            <w:gridSpan w:val="5"/>
            <w:vAlign w:val="center"/>
          </w:tcPr>
          <w:p w14:paraId="1D9F400C" w14:textId="16AB408D" w:rsidR="00AA26D6" w:rsidRPr="00914AD8" w:rsidRDefault="00AA26D6" w:rsidP="009F7F2B">
            <w:pPr>
              <w:rPr>
                <w:rFonts w:ascii="Calibri Light" w:hAnsi="Calibri Light"/>
                <w:b/>
                <w:bCs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bCs/>
                <w:sz w:val="22"/>
                <w:szCs w:val="22"/>
              </w:rPr>
              <w:t xml:space="preserve">Uzasadnienie przyznania ustalonej kwoty </w:t>
            </w:r>
            <w:r w:rsidR="007A3F3F">
              <w:rPr>
                <w:rFonts w:ascii="Calibri Light" w:hAnsi="Calibri Light"/>
                <w:b/>
                <w:bCs/>
                <w:sz w:val="22"/>
                <w:szCs w:val="22"/>
              </w:rPr>
              <w:t>grantu</w:t>
            </w:r>
            <w:r w:rsidRPr="00914AD8">
              <w:rPr>
                <w:rFonts w:ascii="Calibri Light" w:hAnsi="Calibri Light"/>
                <w:b/>
                <w:bCs/>
                <w:sz w:val="22"/>
                <w:szCs w:val="22"/>
              </w:rPr>
              <w:t xml:space="preserve"> niż</w:t>
            </w:r>
            <w:r w:rsidR="007A3F3F">
              <w:rPr>
                <w:rFonts w:ascii="Calibri Light" w:hAnsi="Calibri Light"/>
                <w:b/>
                <w:bCs/>
                <w:sz w:val="22"/>
                <w:szCs w:val="22"/>
              </w:rPr>
              <w:t>szej niż wnioskowana</w:t>
            </w:r>
            <w:r w:rsidRPr="00914AD8">
              <w:rPr>
                <w:rFonts w:ascii="Calibri Light" w:hAnsi="Calibri Light"/>
                <w:b/>
                <w:bCs/>
                <w:sz w:val="22"/>
                <w:szCs w:val="22"/>
              </w:rPr>
              <w:t>:</w:t>
            </w:r>
          </w:p>
          <w:p w14:paraId="3062021F" w14:textId="2C8F9DCE" w:rsidR="00AA26D6" w:rsidRPr="00914AD8" w:rsidRDefault="00AA26D6" w:rsidP="009F7F2B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373CFA" w14:paraId="70E92867" w14:textId="77777777" w:rsidTr="00195994">
        <w:trPr>
          <w:cantSplit/>
          <w:trHeight w:val="57"/>
          <w:jc w:val="center"/>
        </w:trPr>
        <w:tc>
          <w:tcPr>
            <w:tcW w:w="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2B808BF" w14:textId="77777777" w:rsidR="00AA26D6" w:rsidRPr="00914AD8" w:rsidRDefault="00AA26D6" w:rsidP="00AA26D6">
            <w:pPr>
              <w:ind w:left="117"/>
              <w:jc w:val="center"/>
              <w:rPr>
                <w:rFonts w:ascii="Calibri Light" w:hAnsi="Calibri Light"/>
                <w:sz w:val="22"/>
                <w:szCs w:val="22"/>
                <w:lang w:val="en-US"/>
              </w:rPr>
            </w:pPr>
            <w:proofErr w:type="spellStart"/>
            <w:r w:rsidRPr="00914AD8">
              <w:rPr>
                <w:rFonts w:ascii="Calibri Light" w:hAnsi="Calibri Light"/>
                <w:sz w:val="22"/>
                <w:szCs w:val="22"/>
                <w:lang w:val="en-US"/>
              </w:rPr>
              <w:t>Lp</w:t>
            </w:r>
            <w:proofErr w:type="spellEnd"/>
            <w:r w:rsidRPr="00914AD8">
              <w:rPr>
                <w:rFonts w:ascii="Calibri Light" w:hAnsi="Calibri Light"/>
                <w:sz w:val="22"/>
                <w:szCs w:val="22"/>
                <w:lang w:val="en-US"/>
              </w:rPr>
              <w:t>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346F89" w14:textId="77777777" w:rsidR="00AA26D6" w:rsidRPr="00914AD8" w:rsidRDefault="00AA26D6" w:rsidP="00AA26D6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914AD8">
              <w:rPr>
                <w:rFonts w:ascii="Calibri Light" w:hAnsi="Calibri Light"/>
                <w:sz w:val="22"/>
                <w:szCs w:val="22"/>
              </w:rPr>
              <w:t>Data</w:t>
            </w:r>
          </w:p>
        </w:tc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A7C70A" w14:textId="0DB3B843" w:rsidR="00AA26D6" w:rsidRPr="00914AD8" w:rsidRDefault="00B0762E" w:rsidP="00577688">
            <w:pPr>
              <w:ind w:left="117"/>
              <w:jc w:val="center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sz w:val="22"/>
                <w:szCs w:val="22"/>
              </w:rPr>
              <w:t>N</w:t>
            </w:r>
            <w:r w:rsidR="00AA26D6" w:rsidRPr="00914AD8">
              <w:rPr>
                <w:rFonts w:ascii="Calibri Light" w:hAnsi="Calibri Light"/>
                <w:sz w:val="22"/>
                <w:szCs w:val="22"/>
              </w:rPr>
              <w:t xml:space="preserve">azwisko </w:t>
            </w:r>
            <w:r>
              <w:rPr>
                <w:rFonts w:ascii="Calibri Light" w:hAnsi="Calibri Light"/>
                <w:sz w:val="22"/>
                <w:szCs w:val="22"/>
              </w:rPr>
              <w:t>i i</w:t>
            </w:r>
            <w:r w:rsidRPr="00B0762E">
              <w:rPr>
                <w:rFonts w:ascii="Calibri Light" w:hAnsi="Calibri Light"/>
                <w:sz w:val="22"/>
                <w:szCs w:val="22"/>
              </w:rPr>
              <w:t xml:space="preserve">mię </w:t>
            </w:r>
            <w:r w:rsidR="00AA26D6" w:rsidRPr="00914AD8">
              <w:rPr>
                <w:rFonts w:ascii="Calibri Light" w:hAnsi="Calibri Light"/>
                <w:sz w:val="22"/>
                <w:szCs w:val="22"/>
              </w:rPr>
              <w:t>członka Rady</w:t>
            </w:r>
          </w:p>
        </w:tc>
        <w:tc>
          <w:tcPr>
            <w:tcW w:w="23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8BB69B" w14:textId="57F2B417" w:rsidR="00AA26D6" w:rsidRPr="00914AD8" w:rsidRDefault="00AA26D6" w:rsidP="00577688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914AD8">
              <w:rPr>
                <w:rFonts w:ascii="Calibri Light" w:hAnsi="Calibri Light"/>
                <w:sz w:val="22"/>
                <w:szCs w:val="22"/>
              </w:rPr>
              <w:t>Podpis członka Rady</w:t>
            </w:r>
          </w:p>
        </w:tc>
      </w:tr>
      <w:tr w:rsidR="00AA26D6" w:rsidRPr="00373CFA" w14:paraId="3C8496D0" w14:textId="77777777" w:rsidTr="00B74773">
        <w:trPr>
          <w:cantSplit/>
          <w:trHeight w:val="605"/>
          <w:jc w:val="center"/>
        </w:trPr>
        <w:tc>
          <w:tcPr>
            <w:tcW w:w="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4CE45" w14:textId="60AAEBE1" w:rsidR="00AA26D6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  <w:lang w:val="en-US"/>
              </w:rPr>
            </w:pPr>
            <w:r>
              <w:rPr>
                <w:rFonts w:ascii="Calibri Light" w:hAnsi="Calibri Light"/>
                <w:sz w:val="22"/>
                <w:szCs w:val="22"/>
                <w:lang w:val="en-US"/>
              </w:rPr>
              <w:t>1.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9FE4B" w14:textId="77777777" w:rsidR="00AA26D6" w:rsidRPr="00AA26D6" w:rsidRDefault="00AA26D6" w:rsidP="00AA26D6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D32D3" w14:textId="77777777" w:rsidR="00AA26D6" w:rsidRPr="00AA26D6" w:rsidRDefault="00AA26D6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3AF9C" w14:textId="77777777" w:rsidR="00AA26D6" w:rsidRPr="00AA26D6" w:rsidRDefault="00AA26D6" w:rsidP="00AA26D6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DF6971" w:rsidRPr="00373CFA" w14:paraId="21AA60C8" w14:textId="77777777" w:rsidTr="00B74773">
        <w:trPr>
          <w:cantSplit/>
          <w:trHeight w:val="605"/>
          <w:jc w:val="center"/>
        </w:trPr>
        <w:tc>
          <w:tcPr>
            <w:tcW w:w="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06449" w14:textId="52BD677A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  <w:lang w:val="en-US"/>
              </w:rPr>
            </w:pPr>
            <w:r>
              <w:rPr>
                <w:rFonts w:ascii="Calibri Light" w:hAnsi="Calibri Light"/>
                <w:sz w:val="22"/>
                <w:szCs w:val="22"/>
                <w:lang w:val="en-US"/>
              </w:rPr>
              <w:t>2.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4234D" w14:textId="77777777" w:rsidR="00DF6971" w:rsidRPr="00AA26D6" w:rsidRDefault="00DF6971" w:rsidP="00AA26D6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B388F" w14:textId="77777777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9BE5" w14:textId="77777777" w:rsidR="00DF6971" w:rsidRPr="00AA26D6" w:rsidRDefault="00DF6971" w:rsidP="00AA26D6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DF6971" w:rsidRPr="00373CFA" w14:paraId="321CCE93" w14:textId="77777777" w:rsidTr="00B74773">
        <w:trPr>
          <w:cantSplit/>
          <w:trHeight w:val="605"/>
          <w:jc w:val="center"/>
        </w:trPr>
        <w:tc>
          <w:tcPr>
            <w:tcW w:w="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EBAF0" w14:textId="38015D25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  <w:lang w:val="en-US"/>
              </w:rPr>
            </w:pPr>
            <w:r>
              <w:rPr>
                <w:rFonts w:ascii="Calibri Light" w:hAnsi="Calibri Light"/>
                <w:sz w:val="22"/>
                <w:szCs w:val="22"/>
                <w:lang w:val="en-US"/>
              </w:rPr>
              <w:t>3.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67F0D" w14:textId="77777777" w:rsidR="00DF6971" w:rsidRPr="00AA26D6" w:rsidRDefault="00DF6971" w:rsidP="00AA26D6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4E4D9" w14:textId="77777777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C2B7B" w14:textId="77777777" w:rsidR="00DF6971" w:rsidRPr="00AA26D6" w:rsidRDefault="00DF6971" w:rsidP="00AA26D6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DF6971" w:rsidRPr="00373CFA" w14:paraId="607239C6" w14:textId="77777777" w:rsidTr="00B74773">
        <w:trPr>
          <w:cantSplit/>
          <w:trHeight w:val="605"/>
          <w:jc w:val="center"/>
        </w:trPr>
        <w:tc>
          <w:tcPr>
            <w:tcW w:w="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68C16" w14:textId="49BB511B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  <w:lang w:val="en-US"/>
              </w:rPr>
            </w:pPr>
            <w:r>
              <w:rPr>
                <w:rFonts w:ascii="Calibri Light" w:hAnsi="Calibri Light"/>
                <w:sz w:val="22"/>
                <w:szCs w:val="22"/>
                <w:lang w:val="en-US"/>
              </w:rPr>
              <w:t>…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8FAC9" w14:textId="77777777" w:rsidR="00DF6971" w:rsidRPr="00AA26D6" w:rsidRDefault="00DF6971" w:rsidP="00AA26D6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9E634" w14:textId="77777777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15C63" w14:textId="77777777" w:rsidR="00DF6971" w:rsidRPr="00AA26D6" w:rsidRDefault="00DF6971" w:rsidP="00AA26D6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</w:tbl>
    <w:p w14:paraId="61BF6A6E" w14:textId="77777777" w:rsidR="00AA26D6" w:rsidRDefault="00AA26D6"/>
    <w:sectPr w:rsidR="00AA26D6" w:rsidSect="00EA297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F42205"/>
    <w:multiLevelType w:val="hybridMultilevel"/>
    <w:tmpl w:val="3016412C"/>
    <w:lvl w:ilvl="0" w:tplc="975C417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snazyk">
    <w15:presenceInfo w15:providerId="Windows Live" w15:userId="2e385aa26a98d7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6D6"/>
    <w:rsid w:val="000F7FEB"/>
    <w:rsid w:val="001127FC"/>
    <w:rsid w:val="00195994"/>
    <w:rsid w:val="002D261E"/>
    <w:rsid w:val="00507765"/>
    <w:rsid w:val="00577688"/>
    <w:rsid w:val="005C30AF"/>
    <w:rsid w:val="006B57E1"/>
    <w:rsid w:val="00710D19"/>
    <w:rsid w:val="00740E3E"/>
    <w:rsid w:val="007A3F3F"/>
    <w:rsid w:val="00836A51"/>
    <w:rsid w:val="00914AD8"/>
    <w:rsid w:val="00935F96"/>
    <w:rsid w:val="00AA26D6"/>
    <w:rsid w:val="00AA4240"/>
    <w:rsid w:val="00AB0039"/>
    <w:rsid w:val="00B0762E"/>
    <w:rsid w:val="00B74773"/>
    <w:rsid w:val="00D335D5"/>
    <w:rsid w:val="00D71146"/>
    <w:rsid w:val="00DF6971"/>
    <w:rsid w:val="00EA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1E285"/>
  <w15:chartTrackingRefBased/>
  <w15:docId w15:val="{86B45A51-7296-4BB0-A8BF-1C438E781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26D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AA26D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A26D6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AA26D6"/>
    <w:pPr>
      <w:spacing w:after="0" w:line="240" w:lineRule="auto"/>
    </w:pPr>
    <w:rPr>
      <w:rFonts w:ascii="Calibri" w:eastAsia="Times New Roman" w:hAnsi="Calibri" w:cs="Calibri"/>
      <w:kern w:val="0"/>
      <w14:ligatures w14:val="none"/>
    </w:rPr>
  </w:style>
  <w:style w:type="character" w:styleId="Pogrubienie">
    <w:name w:val="Strong"/>
    <w:uiPriority w:val="22"/>
    <w:qFormat/>
    <w:rsid w:val="00B7477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40E3E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40E3E"/>
    <w:rPr>
      <w:rFonts w:ascii="Calibri" w:eastAsia="Calibri" w:hAnsi="Calibri" w:cs="Times New Roman"/>
      <w:kern w:val="0"/>
      <w:lang w:val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Ptak</dc:creator>
  <cp:keywords/>
  <dc:description/>
  <cp:lastModifiedBy>esnazyk</cp:lastModifiedBy>
  <cp:revision>5</cp:revision>
  <dcterms:created xsi:type="dcterms:W3CDTF">2024-03-29T12:05:00Z</dcterms:created>
  <dcterms:modified xsi:type="dcterms:W3CDTF">2024-08-08T12:33:00Z</dcterms:modified>
</cp:coreProperties>
</file>